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383" w:rsidRPr="0026540C" w:rsidRDefault="004551D8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26540C">
        <w:rPr>
          <w:rFonts w:ascii="Times New Roman" w:hAnsi="Times New Roman" w:cs="Times New Roman"/>
          <w:sz w:val="28"/>
          <w:szCs w:val="28"/>
        </w:rPr>
        <w:t>Приложени</w:t>
      </w:r>
      <w:r w:rsidR="00937533" w:rsidRPr="0026540C">
        <w:rPr>
          <w:rFonts w:ascii="Times New Roman" w:hAnsi="Times New Roman" w:cs="Times New Roman"/>
          <w:sz w:val="28"/>
          <w:szCs w:val="28"/>
        </w:rPr>
        <w:t>е № 2</w:t>
      </w:r>
    </w:p>
    <w:p w:rsidR="00CA084F" w:rsidRDefault="0026540C" w:rsidP="00937533">
      <w:pPr>
        <w:pStyle w:val="ConsPlusNormal"/>
        <w:ind w:left="8789"/>
        <w:jc w:val="both"/>
        <w:rPr>
          <w:ins w:id="0" w:author="Кузьмина" w:date="2019-03-25T16:39:00Z"/>
          <w:rFonts w:ascii="Times New Roman" w:hAnsi="Times New Roman" w:cs="Times New Roman"/>
          <w:sz w:val="28"/>
          <w:szCs w:val="28"/>
        </w:rPr>
      </w:pPr>
      <w:r w:rsidRPr="0026540C">
        <w:rPr>
          <w:rFonts w:ascii="Times New Roman" w:hAnsi="Times New Roman" w:cs="Times New Roman"/>
          <w:sz w:val="28"/>
          <w:szCs w:val="28"/>
        </w:rPr>
        <w:t xml:space="preserve">к решению Совета народных депутатов </w:t>
      </w:r>
      <w:r w:rsidR="00F546DF">
        <w:rPr>
          <w:rFonts w:ascii="Times New Roman" w:hAnsi="Times New Roman" w:cs="Times New Roman"/>
          <w:sz w:val="28"/>
          <w:szCs w:val="28"/>
        </w:rPr>
        <w:t>Борщевского</w:t>
      </w:r>
      <w:r w:rsidR="0051330C" w:rsidRPr="0051330C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E57383" w:rsidRPr="0026540C" w:rsidRDefault="0026540C" w:rsidP="00937533">
      <w:pPr>
        <w:pStyle w:val="ConsPlusNormal"/>
        <w:ind w:left="8789"/>
        <w:jc w:val="both"/>
        <w:rPr>
          <w:rFonts w:ascii="Times New Roman" w:hAnsi="Times New Roman" w:cs="Times New Roman"/>
          <w:sz w:val="28"/>
          <w:szCs w:val="28"/>
        </w:rPr>
      </w:pPr>
      <w:r w:rsidRPr="0026540C">
        <w:rPr>
          <w:rFonts w:ascii="Times New Roman" w:hAnsi="Times New Roman" w:cs="Times New Roman"/>
          <w:sz w:val="28"/>
          <w:szCs w:val="28"/>
        </w:rPr>
        <w:t>от</w:t>
      </w:r>
      <w:r w:rsidR="00F546DF">
        <w:rPr>
          <w:rFonts w:ascii="Times New Roman" w:hAnsi="Times New Roman" w:cs="Times New Roman"/>
          <w:sz w:val="28"/>
          <w:szCs w:val="28"/>
        </w:rPr>
        <w:t xml:space="preserve"> 16.04.2019 г. № 12</w:t>
      </w:r>
    </w:p>
    <w:p w:rsidR="004551D8" w:rsidRPr="0026540C" w:rsidRDefault="004551D8" w:rsidP="008B6BB7">
      <w:pPr>
        <w:pStyle w:val="ConsPlusNormal"/>
        <w:ind w:left="8789"/>
        <w:jc w:val="both"/>
        <w:rPr>
          <w:rFonts w:ascii="Times New Roman" w:hAnsi="Times New Roman" w:cs="Times New Roman"/>
        </w:rPr>
      </w:pPr>
    </w:p>
    <w:p w:rsidR="004551D8" w:rsidRPr="00B33CB7" w:rsidRDefault="004551D8" w:rsidP="00A01B67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>ФОРМА ПЕРЕЧНЯ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26540C">
        <w:rPr>
          <w:rFonts w:ascii="Times New Roman" w:hAnsi="Times New Roman" w:cs="Times New Roman"/>
          <w:sz w:val="28"/>
        </w:rPr>
        <w:t xml:space="preserve">МУНИЦИПАЛЬНОГО </w:t>
      </w:r>
      <w:r w:rsidR="00543912" w:rsidRPr="00B33CB7">
        <w:rPr>
          <w:rFonts w:ascii="Times New Roman" w:hAnsi="Times New Roman" w:cs="Times New Roman"/>
          <w:sz w:val="28"/>
        </w:rPr>
        <w:t>ИМУЩЕСТВА</w:t>
      </w:r>
      <w:r w:rsidR="00F546DF">
        <w:rPr>
          <w:rFonts w:ascii="Times New Roman" w:hAnsi="Times New Roman" w:cs="Times New Roman"/>
          <w:sz w:val="28"/>
        </w:rPr>
        <w:t xml:space="preserve"> БОРЩЕВСКОГО</w:t>
      </w:r>
      <w:bookmarkStart w:id="1" w:name="_GoBack"/>
      <w:bookmarkEnd w:id="1"/>
      <w:r w:rsidR="0051330C">
        <w:rPr>
          <w:rFonts w:ascii="Times New Roman" w:hAnsi="Times New Roman" w:cs="Times New Roman"/>
          <w:sz w:val="28"/>
        </w:rPr>
        <w:t xml:space="preserve"> СЕЛЬСКОГО ПОСЕЛЕНИЯ</w:t>
      </w:r>
      <w:r w:rsidR="008B6BB7">
        <w:rPr>
          <w:rFonts w:ascii="Times New Roman" w:hAnsi="Times New Roman" w:cs="Times New Roman"/>
          <w:sz w:val="28"/>
        </w:rPr>
        <w:t xml:space="preserve"> </w:t>
      </w:r>
      <w:r w:rsidR="0026540C">
        <w:rPr>
          <w:rFonts w:ascii="Times New Roman" w:hAnsi="Times New Roman" w:cs="Times New Roman"/>
          <w:sz w:val="28"/>
        </w:rPr>
        <w:t>ХОХОЛЬСКОГО МУНИЦИПАЛЬНОГО РАЙОНА ВОРОНЕЖСКОЙ ОБЛАСТИ</w:t>
      </w:r>
      <w:r w:rsidRPr="00B33CB7">
        <w:rPr>
          <w:rFonts w:ascii="Times New Roman" w:hAnsi="Times New Roman" w:cs="Times New Roman"/>
          <w:sz w:val="28"/>
        </w:rPr>
        <w:t xml:space="preserve">, ПРЕДНАЗНАЧЕННОГО ДЛЯ ПРЕДОСТАВЛЕНИЯ ВО ВЛАДЕНИЕ И (ИЛИ) </w:t>
      </w:r>
      <w:r w:rsidR="00872D23">
        <w:rPr>
          <w:rFonts w:ascii="Times New Roman" w:hAnsi="Times New Roman" w:cs="Times New Roman"/>
          <w:sz w:val="28"/>
        </w:rPr>
        <w:t xml:space="preserve">В </w:t>
      </w:r>
      <w:r w:rsidRPr="00B33CB7">
        <w:rPr>
          <w:rFonts w:ascii="Times New Roman" w:hAnsi="Times New Roman" w:cs="Times New Roman"/>
          <w:sz w:val="28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543912" w:rsidRDefault="0054391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D806EE" w:rsidRPr="00B33CB7" w:rsidRDefault="00D806EE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543912" w:rsidRPr="00B33CB7" w:rsidRDefault="00A01B67">
      <w:pPr>
        <w:pStyle w:val="ConsPlusNormal"/>
        <w:jc w:val="both"/>
        <w:rPr>
          <w:rFonts w:ascii="Times New Roman" w:hAnsi="Times New Roman" w:cs="Times New Roman"/>
          <w:sz w:val="28"/>
        </w:rPr>
      </w:pPr>
      <w:r w:rsidRPr="00B33CB7">
        <w:rPr>
          <w:rFonts w:ascii="Times New Roman" w:hAnsi="Times New Roman" w:cs="Times New Roman"/>
          <w:sz w:val="28"/>
        </w:rPr>
        <w:tab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562"/>
        <w:gridCol w:w="1842"/>
        <w:gridCol w:w="1843"/>
        <w:gridCol w:w="1701"/>
        <w:gridCol w:w="4395"/>
        <w:gridCol w:w="2126"/>
        <w:gridCol w:w="2273"/>
      </w:tblGrid>
      <w:tr w:rsidR="004C3D72" w:rsidTr="00D806EE">
        <w:trPr>
          <w:trHeight w:val="276"/>
        </w:trPr>
        <w:tc>
          <w:tcPr>
            <w:tcW w:w="562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 xml:space="preserve">Адрес (местоположение) объекта </w:t>
            </w:r>
            <w:hyperlink w:anchor="P205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1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843" w:type="dxa"/>
            <w:vMerge w:val="restart"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8468DB">
              <w:rPr>
                <w:rFonts w:ascii="Times New Roman" w:hAnsi="Times New Roman" w:cs="Times New Roman"/>
                <w:sz w:val="24"/>
              </w:rPr>
              <w:t>Вид объекта недвижимости;</w:t>
            </w:r>
          </w:p>
          <w:p w:rsidR="004C3D72" w:rsidRPr="008468DB" w:rsidRDefault="004C3D72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тип </w:t>
            </w:r>
            <w:r w:rsidRPr="008468DB">
              <w:rPr>
                <w:rFonts w:ascii="Times New Roman" w:hAnsi="Times New Roman" w:cs="Times New Roman"/>
                <w:sz w:val="24"/>
              </w:rPr>
              <w:t>движимо</w:t>
            </w:r>
            <w:r>
              <w:rPr>
                <w:rFonts w:ascii="Times New Roman" w:hAnsi="Times New Roman" w:cs="Times New Roman"/>
                <w:sz w:val="24"/>
              </w:rPr>
              <w:t>го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имуществ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8468DB">
              <w:rPr>
                <w:rFonts w:ascii="Times New Roman" w:hAnsi="Times New Roman" w:cs="Times New Roman"/>
                <w:sz w:val="24"/>
              </w:rPr>
              <w:t xml:space="preserve"> </w:t>
            </w:r>
            <w:hyperlink w:anchor="P209" w:history="1">
              <w:r w:rsidRPr="008468DB">
                <w:rPr>
                  <w:rFonts w:ascii="Times New Roman" w:hAnsi="Times New Roman" w:cs="Times New Roman"/>
                  <w:sz w:val="24"/>
                </w:rPr>
                <w:t>&lt;</w:t>
              </w:r>
              <w:r w:rsidR="00D806EE">
                <w:rPr>
                  <w:rFonts w:ascii="Times New Roman" w:hAnsi="Times New Roman" w:cs="Times New Roman"/>
                  <w:sz w:val="24"/>
                </w:rPr>
                <w:t>2</w:t>
              </w:r>
              <w:r w:rsidRPr="008468DB">
                <w:rPr>
                  <w:rFonts w:ascii="Times New Roman" w:hAnsi="Times New Roman" w:cs="Times New Roman"/>
                  <w:sz w:val="24"/>
                </w:rPr>
                <w:t>&gt;</w:t>
              </w:r>
            </w:hyperlink>
          </w:p>
        </w:tc>
        <w:tc>
          <w:tcPr>
            <w:tcW w:w="1701" w:type="dxa"/>
            <w:vMerge w:val="restart"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</w:t>
            </w:r>
            <w:r w:rsidR="00D806EE">
              <w:rPr>
                <w:rFonts w:ascii="Times New Roman" w:hAnsi="Times New Roman" w:cs="Times New Roman"/>
                <w:sz w:val="24"/>
              </w:rPr>
              <w:t>аименование объекта учета &lt;3</w:t>
            </w:r>
            <w:r w:rsidRPr="008468DB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8794" w:type="dxa"/>
            <w:gridSpan w:val="3"/>
          </w:tcPr>
          <w:p w:rsidR="004C3D72" w:rsidRPr="008468DB" w:rsidRDefault="004C3D72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</w:tr>
      <w:tr w:rsidR="004C3D72" w:rsidTr="00D806EE">
        <w:trPr>
          <w:trHeight w:val="276"/>
        </w:trPr>
        <w:tc>
          <w:tcPr>
            <w:tcW w:w="562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8468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8794" w:type="dxa"/>
            <w:gridSpan w:val="3"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C2778A">
              <w:rPr>
                <w:rFonts w:ascii="Times New Roman" w:hAnsi="Times New Roman" w:cs="Times New Roman"/>
                <w:sz w:val="24"/>
              </w:rPr>
              <w:t>Основная характеристика объекта недвижимости &lt;</w:t>
            </w:r>
            <w:r w:rsidR="00D806EE">
              <w:rPr>
                <w:rFonts w:ascii="Times New Roman" w:hAnsi="Times New Roman" w:cs="Times New Roman"/>
                <w:sz w:val="24"/>
              </w:rPr>
              <w:t>4</w:t>
            </w:r>
            <w:r w:rsidRPr="00C2778A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C3D72" w:rsidTr="00D806EE">
        <w:trPr>
          <w:trHeight w:val="552"/>
        </w:trPr>
        <w:tc>
          <w:tcPr>
            <w:tcW w:w="562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2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843" w:type="dxa"/>
            <w:vMerge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Merge/>
          </w:tcPr>
          <w:p w:rsidR="004C3D72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4C3D72" w:rsidRPr="008468DB" w:rsidRDefault="004C3D72" w:rsidP="00CA084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</w:t>
            </w:r>
            <w:r w:rsidR="00CA084F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2126" w:type="dxa"/>
          </w:tcPr>
          <w:p w:rsidR="004C3D72" w:rsidRPr="008468DB" w:rsidRDefault="004C3D72" w:rsidP="00D6275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Фактическое значение</w:t>
            </w:r>
          </w:p>
        </w:tc>
        <w:tc>
          <w:tcPr>
            <w:tcW w:w="2268" w:type="dxa"/>
          </w:tcPr>
          <w:p w:rsidR="004C3D72" w:rsidRPr="008468DB" w:rsidRDefault="004C3D72" w:rsidP="00DA6E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52135E">
              <w:rPr>
                <w:rFonts w:ascii="Times New Roman" w:hAnsi="Times New Roman" w:cs="Times New Roman"/>
                <w:sz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4C3D72" w:rsidTr="00D806EE">
        <w:tc>
          <w:tcPr>
            <w:tcW w:w="562" w:type="dxa"/>
          </w:tcPr>
          <w:p w:rsidR="004C3D72" w:rsidRPr="008468DB" w:rsidRDefault="004C3D72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842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843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701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4395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126" w:type="dxa"/>
          </w:tcPr>
          <w:p w:rsidR="004C3D72" w:rsidRPr="008468DB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2268" w:type="dxa"/>
          </w:tcPr>
          <w:p w:rsidR="004C3D72" w:rsidRDefault="00D806EE" w:rsidP="00DA6E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</w:tr>
    </w:tbl>
    <w:p w:rsidR="008468DB" w:rsidRDefault="008468DB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26540C" w:rsidRDefault="0026540C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p w:rsidR="00D806EE" w:rsidRDefault="00D806EE">
      <w:pPr>
        <w:pStyle w:val="ConsPlusNormal"/>
        <w:jc w:val="both"/>
      </w:pPr>
    </w:p>
    <w:tbl>
      <w:tblPr>
        <w:tblStyle w:val="a3"/>
        <w:tblW w:w="14283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2126"/>
        <w:gridCol w:w="2523"/>
        <w:gridCol w:w="2198"/>
        <w:gridCol w:w="1771"/>
        <w:gridCol w:w="2551"/>
      </w:tblGrid>
      <w:tr w:rsidR="00F96E0E" w:rsidRPr="008468DB" w:rsidTr="00D62757">
        <w:trPr>
          <w:trHeight w:val="276"/>
        </w:trPr>
        <w:tc>
          <w:tcPr>
            <w:tcW w:w="7763" w:type="dxa"/>
            <w:gridSpan w:val="4"/>
          </w:tcPr>
          <w:p w:rsidR="00F96E0E" w:rsidRPr="004C5B2E" w:rsidRDefault="00D806EE" w:rsidP="008868C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lastRenderedPageBreak/>
              <w:br w:type="page"/>
            </w:r>
            <w:r w:rsidR="00F96E0E" w:rsidRPr="0052135E">
              <w:rPr>
                <w:rFonts w:ascii="Times New Roman" w:hAnsi="Times New Roman" w:cs="Times New Roman"/>
                <w:sz w:val="24"/>
              </w:rPr>
              <w:t xml:space="preserve">Сведения о недвижимом имуществе </w:t>
            </w:r>
          </w:p>
        </w:tc>
        <w:tc>
          <w:tcPr>
            <w:tcW w:w="6520" w:type="dxa"/>
            <w:gridSpan w:val="3"/>
            <w:vMerge w:val="restart"/>
          </w:tcPr>
          <w:p w:rsidR="00F96E0E" w:rsidRPr="004C5B2E" w:rsidRDefault="00F96E0E" w:rsidP="00080A3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 xml:space="preserve">Сведения о движимом имуществе </w:t>
            </w:r>
          </w:p>
        </w:tc>
      </w:tr>
      <w:tr w:rsidR="00D62757" w:rsidRPr="008468DB" w:rsidTr="00D62757">
        <w:trPr>
          <w:trHeight w:val="276"/>
        </w:trPr>
        <w:tc>
          <w:tcPr>
            <w:tcW w:w="3114" w:type="dxa"/>
            <w:gridSpan w:val="2"/>
          </w:tcPr>
          <w:p w:rsidR="00D62757" w:rsidRPr="008468DB" w:rsidRDefault="00D62757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Кадастровый номер &lt;5</w:t>
            </w:r>
            <w:r w:rsidRPr="00DA6E2E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126" w:type="dxa"/>
            <w:vMerge w:val="restart"/>
          </w:tcPr>
          <w:p w:rsidR="00D62757" w:rsidRPr="004C5B2E" w:rsidRDefault="00D62757" w:rsidP="00E24F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Категория земель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523" w:type="dxa"/>
            <w:vMerge w:val="restart"/>
          </w:tcPr>
          <w:p w:rsidR="00D62757" w:rsidRPr="004C5B2E" w:rsidRDefault="00D62757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Вид разрешенного использования </w:t>
            </w:r>
            <w:r w:rsidRPr="00374CC3">
              <w:rPr>
                <w:rFonts w:ascii="Times New Roman" w:hAnsi="Times New Roman" w:cs="Times New Roman"/>
                <w:sz w:val="24"/>
              </w:rPr>
              <w:t>&lt;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374CC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6520" w:type="dxa"/>
            <w:gridSpan w:val="3"/>
            <w:vMerge/>
          </w:tcPr>
          <w:p w:rsidR="00D62757" w:rsidRDefault="00D62757" w:rsidP="004C5B2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D62757" w:rsidRPr="008468DB" w:rsidTr="00D62757">
        <w:trPr>
          <w:trHeight w:val="2050"/>
        </w:trPr>
        <w:tc>
          <w:tcPr>
            <w:tcW w:w="988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A6E2E">
              <w:rPr>
                <w:rFonts w:ascii="Times New Roman" w:hAnsi="Times New Roman" w:cs="Times New Roman"/>
                <w:sz w:val="24"/>
              </w:rPr>
              <w:t>Тип (кадастровый, условный, устаревший)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D62757" w:rsidRPr="004C5B2E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3" w:type="dxa"/>
            <w:vMerge/>
          </w:tcPr>
          <w:p w:rsidR="00D62757" w:rsidRPr="004C5B2E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98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Государственный регистрационный знак (при наличии)</w:t>
            </w:r>
          </w:p>
        </w:tc>
        <w:tc>
          <w:tcPr>
            <w:tcW w:w="1771" w:type="dxa"/>
            <w:tcBorders>
              <w:bottom w:val="single" w:sz="4" w:space="0" w:color="auto"/>
            </w:tcBorders>
          </w:tcPr>
          <w:p w:rsidR="00D62757" w:rsidRPr="008468DB" w:rsidRDefault="00D62757" w:rsidP="003C04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4C5B2E">
              <w:rPr>
                <w:rFonts w:ascii="Times New Roman" w:hAnsi="Times New Roman" w:cs="Times New Roman"/>
                <w:sz w:val="24"/>
              </w:rPr>
              <w:t>Марка, модель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62757" w:rsidRPr="008468DB" w:rsidRDefault="00D62757" w:rsidP="00F96E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Год выпуска</w:t>
            </w:r>
          </w:p>
        </w:tc>
      </w:tr>
      <w:tr w:rsidR="00D62757" w:rsidRPr="008468DB" w:rsidTr="00D62757">
        <w:tc>
          <w:tcPr>
            <w:tcW w:w="988" w:type="dxa"/>
          </w:tcPr>
          <w:p w:rsidR="00D62757" w:rsidRPr="008468DB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2126" w:type="dxa"/>
          </w:tcPr>
          <w:p w:rsidR="00D62757" w:rsidRPr="008468DB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</w:t>
            </w:r>
          </w:p>
        </w:tc>
        <w:tc>
          <w:tcPr>
            <w:tcW w:w="2126" w:type="dxa"/>
          </w:tcPr>
          <w:p w:rsidR="00D62757" w:rsidRDefault="00D62757" w:rsidP="003C04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2523" w:type="dxa"/>
          </w:tcPr>
          <w:p w:rsidR="00D62757" w:rsidRPr="004C5B2E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</w:p>
        </w:tc>
        <w:tc>
          <w:tcPr>
            <w:tcW w:w="2198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</w:t>
            </w:r>
          </w:p>
        </w:tc>
        <w:tc>
          <w:tcPr>
            <w:tcW w:w="1771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551" w:type="dxa"/>
          </w:tcPr>
          <w:p w:rsidR="00D62757" w:rsidRPr="008468DB" w:rsidRDefault="00D62757" w:rsidP="00D627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</w:tr>
    </w:tbl>
    <w:p w:rsidR="00C2778A" w:rsidRDefault="00C2778A">
      <w:pPr>
        <w:pStyle w:val="ConsPlusNormal"/>
        <w:jc w:val="both"/>
      </w:pPr>
    </w:p>
    <w:p w:rsidR="008C253F" w:rsidRDefault="008C253F">
      <w:pPr>
        <w:pStyle w:val="ConsPlusNormal"/>
        <w:jc w:val="both"/>
      </w:pPr>
    </w:p>
    <w:p w:rsidR="00394420" w:rsidRDefault="00394420">
      <w:pPr>
        <w:pStyle w:val="ConsPlusNormal"/>
        <w:jc w:val="both"/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599"/>
        <w:gridCol w:w="2440"/>
        <w:gridCol w:w="1943"/>
        <w:gridCol w:w="1741"/>
        <w:gridCol w:w="2068"/>
        <w:gridCol w:w="1877"/>
        <w:gridCol w:w="1644"/>
      </w:tblGrid>
      <w:tr w:rsidR="00174753" w:rsidTr="00937533">
        <w:tc>
          <w:tcPr>
            <w:tcW w:w="14312" w:type="dxa"/>
            <w:gridSpan w:val="7"/>
          </w:tcPr>
          <w:p w:rsidR="00174753" w:rsidRPr="00D8461E" w:rsidRDefault="0017475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Сведения о 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правообладателях и о </w:t>
            </w:r>
            <w:r>
              <w:rPr>
                <w:rFonts w:ascii="Times New Roman" w:hAnsi="Times New Roman" w:cs="Times New Roman"/>
                <w:sz w:val="24"/>
              </w:rPr>
              <w:t>правах третьих лиц на имущество</w:t>
            </w:r>
          </w:p>
        </w:tc>
      </w:tr>
      <w:tr w:rsidR="004D6260" w:rsidTr="00937533">
        <w:tc>
          <w:tcPr>
            <w:tcW w:w="5501" w:type="dxa"/>
            <w:gridSpan w:val="2"/>
          </w:tcPr>
          <w:p w:rsidR="00937533" w:rsidRPr="00D8461E" w:rsidRDefault="009375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Для договоров аренды и безвозмездного пользования</w:t>
            </w:r>
          </w:p>
        </w:tc>
        <w:tc>
          <w:tcPr>
            <w:tcW w:w="1724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Наименование правообладателя </w:t>
            </w:r>
            <w:r w:rsidR="002A52DB">
              <w:rPr>
                <w:rFonts w:ascii="Times New Roman" w:hAnsi="Times New Roman" w:cs="Times New Roman"/>
                <w:sz w:val="24"/>
              </w:rPr>
              <w:t>&lt;9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341" w:type="dxa"/>
            <w:vMerge w:val="restart"/>
          </w:tcPr>
          <w:p w:rsidR="00937533" w:rsidRPr="00D8461E" w:rsidRDefault="004D6260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Наличие ограниченного вещного права на имущество 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0</w:t>
            </w:r>
            <w:r w:rsidR="00937533" w:rsidRPr="00937533">
              <w:rPr>
                <w:rFonts w:ascii="Times New Roman" w:hAnsi="Times New Roman" w:cs="Times New Roman"/>
                <w:sz w:val="24"/>
              </w:rPr>
              <w:t>&gt;</w:t>
            </w:r>
            <w:r w:rsidR="0093753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98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ИНН правообладателя</w:t>
            </w:r>
            <w:r w:rsidR="004D626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1</w:t>
            </w:r>
            <w:r w:rsidR="004D6260" w:rsidRPr="004D6260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973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Контактный номер телефона </w:t>
            </w:r>
            <w:r w:rsidRPr="00174753">
              <w:rPr>
                <w:rFonts w:ascii="Times New Roman" w:hAnsi="Times New Roman" w:cs="Times New Roman"/>
                <w:sz w:val="24"/>
              </w:rPr>
              <w:t>&lt;1</w:t>
            </w:r>
            <w:r w:rsidR="002A52DB">
              <w:rPr>
                <w:rFonts w:ascii="Times New Roman" w:hAnsi="Times New Roman" w:cs="Times New Roman"/>
                <w:sz w:val="24"/>
              </w:rPr>
              <w:t>2</w:t>
            </w:r>
            <w:r w:rsidRPr="00174753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1675" w:type="dxa"/>
            <w:vMerge w:val="restart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937533">
              <w:rPr>
                <w:rFonts w:ascii="Times New Roman" w:hAnsi="Times New Roman" w:cs="Times New Roman"/>
                <w:sz w:val="24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4"/>
              </w:rPr>
              <w:t xml:space="preserve"> &lt;1</w:t>
            </w:r>
            <w:r w:rsidR="002A52DB">
              <w:rPr>
                <w:rFonts w:ascii="Times New Roman" w:hAnsi="Times New Roman" w:cs="Times New Roman"/>
                <w:sz w:val="24"/>
              </w:rPr>
              <w:t>3</w:t>
            </w:r>
            <w:r w:rsidRPr="00937533">
              <w:rPr>
                <w:rFonts w:ascii="Times New Roman" w:hAnsi="Times New Roman" w:cs="Times New Roman"/>
                <w:sz w:val="24"/>
              </w:rPr>
              <w:t>&gt;</w:t>
            </w: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2A52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 w:rsidRPr="00D8461E">
              <w:rPr>
                <w:rFonts w:ascii="Times New Roman" w:hAnsi="Times New Roman" w:cs="Times New Roman"/>
                <w:sz w:val="24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24"/>
              </w:rPr>
              <w:t xml:space="preserve">права аренды или права безвозмездного пользования на имущество  </w:t>
            </w:r>
            <w:r w:rsidRPr="00E23215">
              <w:rPr>
                <w:rFonts w:ascii="Times New Roman" w:hAnsi="Times New Roman" w:cs="Times New Roman"/>
                <w:sz w:val="24"/>
              </w:rPr>
              <w:t>&lt;</w:t>
            </w:r>
            <w:r w:rsidR="002A52DB">
              <w:rPr>
                <w:rFonts w:ascii="Times New Roman" w:hAnsi="Times New Roman" w:cs="Times New Roman"/>
                <w:sz w:val="24"/>
              </w:rPr>
              <w:t>8</w:t>
            </w:r>
            <w:r w:rsidRPr="00E23215">
              <w:rPr>
                <w:rFonts w:ascii="Times New Roman" w:hAnsi="Times New Roman" w:cs="Times New Roman"/>
                <w:sz w:val="24"/>
              </w:rPr>
              <w:t>&gt;</w:t>
            </w:r>
          </w:p>
        </w:tc>
        <w:tc>
          <w:tcPr>
            <w:tcW w:w="2713" w:type="dxa"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Дата окончания срока действия договора (при наличии)</w:t>
            </w:r>
          </w:p>
        </w:tc>
        <w:tc>
          <w:tcPr>
            <w:tcW w:w="1724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41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098" w:type="dxa"/>
            <w:vMerge/>
          </w:tcPr>
          <w:p w:rsidR="00937533" w:rsidRPr="00D8461E" w:rsidRDefault="00937533" w:rsidP="00E232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73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75" w:type="dxa"/>
            <w:vMerge/>
          </w:tcPr>
          <w:p w:rsidR="00937533" w:rsidRPr="00D8461E" w:rsidRDefault="00937533" w:rsidP="00D806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4D6260" w:rsidTr="00937533">
        <w:tc>
          <w:tcPr>
            <w:tcW w:w="2788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2713" w:type="dxa"/>
          </w:tcPr>
          <w:p w:rsidR="00937533" w:rsidRPr="00D8461E" w:rsidRDefault="00937533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1724" w:type="dxa"/>
          </w:tcPr>
          <w:p w:rsidR="00937533" w:rsidRPr="00D8461E" w:rsidRDefault="00937533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2A52DB"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1341" w:type="dxa"/>
          </w:tcPr>
          <w:p w:rsidR="00937533" w:rsidRPr="00D8461E" w:rsidRDefault="002A52DB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</w:t>
            </w:r>
          </w:p>
        </w:tc>
        <w:tc>
          <w:tcPr>
            <w:tcW w:w="2098" w:type="dxa"/>
          </w:tcPr>
          <w:p w:rsidR="00937533" w:rsidRPr="00D8461E" w:rsidRDefault="002A52DB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973" w:type="dxa"/>
          </w:tcPr>
          <w:p w:rsidR="00937533" w:rsidRPr="00D8461E" w:rsidRDefault="002A52DB" w:rsidP="001747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</w:t>
            </w:r>
          </w:p>
        </w:tc>
        <w:tc>
          <w:tcPr>
            <w:tcW w:w="1675" w:type="dxa"/>
          </w:tcPr>
          <w:p w:rsidR="00937533" w:rsidRPr="00D8461E" w:rsidRDefault="00937533" w:rsidP="002A52D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2A52DB">
              <w:rPr>
                <w:rFonts w:ascii="Times New Roman" w:hAnsi="Times New Roman" w:cs="Times New Roman"/>
                <w:sz w:val="24"/>
              </w:rPr>
              <w:t>1</w:t>
            </w:r>
          </w:p>
        </w:tc>
      </w:tr>
    </w:tbl>
    <w:p w:rsidR="00C2778A" w:rsidRDefault="00C2778A">
      <w:pPr>
        <w:pStyle w:val="ConsPlusNormal"/>
        <w:jc w:val="both"/>
      </w:pPr>
    </w:p>
    <w:p w:rsidR="00C2778A" w:rsidRDefault="00C2778A">
      <w:pPr>
        <w:pStyle w:val="ConsPlusNormal"/>
        <w:jc w:val="both"/>
      </w:pPr>
    </w:p>
    <w:p w:rsidR="00543912" w:rsidRDefault="00543912">
      <w:pPr>
        <w:sectPr w:rsidR="00543912" w:rsidSect="00CA084F">
          <w:headerReference w:type="first" r:id="rId7"/>
          <w:pgSz w:w="16838" w:h="11905" w:orient="landscape"/>
          <w:pgMar w:top="1701" w:right="1134" w:bottom="850" w:left="1134" w:header="0" w:footer="0" w:gutter="0"/>
          <w:pgNumType w:start="0"/>
          <w:cols w:space="720"/>
          <w:docGrid w:linePitch="299"/>
        </w:sectPr>
      </w:pPr>
    </w:p>
    <w:p w:rsidR="00543912" w:rsidRDefault="00543912">
      <w:pPr>
        <w:pStyle w:val="ConsPlusNormal"/>
        <w:jc w:val="both"/>
      </w:pPr>
    </w:p>
    <w:p w:rsidR="00543912" w:rsidRDefault="00543912">
      <w:pPr>
        <w:pStyle w:val="ConsPlusNormal"/>
        <w:ind w:firstLine="540"/>
        <w:jc w:val="both"/>
      </w:pPr>
      <w:r>
        <w:t>--------------------------------</w:t>
      </w:r>
    </w:p>
    <w:p w:rsidR="00937533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2" w:name="P204"/>
      <w:bookmarkEnd w:id="2"/>
      <w:r w:rsidRPr="008C253F">
        <w:rPr>
          <w:rFonts w:ascii="Times New Roman" w:hAnsi="Times New Roman" w:cs="Times New Roman"/>
          <w:sz w:val="28"/>
        </w:rPr>
        <w:t xml:space="preserve">&lt;1&gt; </w:t>
      </w:r>
      <w:bookmarkStart w:id="3" w:name="P205"/>
      <w:bookmarkEnd w:id="3"/>
      <w:r w:rsidR="00937533" w:rsidRPr="008C253F">
        <w:rPr>
          <w:rFonts w:ascii="Times New Roman" w:hAnsi="Times New Roman" w:cs="Times New Roman"/>
          <w:sz w:val="28"/>
        </w:rPr>
        <w:t>Указывается адрес (местоположение) объекта (для недвижимого имущества адрес в соответствии с записью в Едином государственном реестре недвижимо</w:t>
      </w:r>
      <w:r w:rsidR="008B6BB7" w:rsidRPr="008C253F">
        <w:rPr>
          <w:rFonts w:ascii="Times New Roman" w:hAnsi="Times New Roman" w:cs="Times New Roman"/>
          <w:sz w:val="28"/>
        </w:rPr>
        <w:t>сти</w:t>
      </w:r>
      <w:r w:rsidR="00937533" w:rsidRPr="008C253F">
        <w:rPr>
          <w:rFonts w:ascii="Times New Roman" w:hAnsi="Times New Roman" w:cs="Times New Roman"/>
          <w:sz w:val="28"/>
        </w:rPr>
        <w:t>, для движимого имущества - адресный ориентир, в том числе почтовый адрес, места его постоянного размещения, а при невозможности его указания -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:rsidR="0054391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&lt;2&gt; </w:t>
      </w:r>
      <w:r w:rsidR="00937533" w:rsidRPr="008C253F">
        <w:rPr>
          <w:rFonts w:ascii="Times New Roman" w:hAnsi="Times New Roman" w:cs="Times New Roman"/>
          <w:sz w:val="28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:rsidR="003C0421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4" w:name="P206"/>
      <w:bookmarkEnd w:id="4"/>
      <w:r w:rsidRPr="008C253F">
        <w:rPr>
          <w:rFonts w:ascii="Times New Roman" w:hAnsi="Times New Roman" w:cs="Times New Roman"/>
          <w:sz w:val="28"/>
        </w:rPr>
        <w:t xml:space="preserve">&lt;3&gt; </w:t>
      </w:r>
      <w:r w:rsidR="00D62F1A" w:rsidRPr="008C253F">
        <w:rPr>
          <w:rFonts w:ascii="Times New Roman" w:hAnsi="Times New Roman" w:cs="Times New Roman"/>
          <w:sz w:val="28"/>
        </w:rPr>
        <w:t>Указывается индивидуальное наименование объекта недвижимости согласно сведениям о нем в Кадастре недвижимости при наличии такого наименования, а при его отсутствии – наименование объекта в реестре муниципального имущества. 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муниципального имущества или технической документации.</w:t>
      </w:r>
    </w:p>
    <w:p w:rsidR="004D0C82" w:rsidRPr="008C253F" w:rsidRDefault="0054391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bookmarkStart w:id="5" w:name="P207"/>
      <w:bookmarkEnd w:id="5"/>
      <w:r w:rsidRPr="008C253F">
        <w:rPr>
          <w:rFonts w:ascii="Times New Roman" w:hAnsi="Times New Roman" w:cs="Times New Roman"/>
          <w:sz w:val="28"/>
        </w:rPr>
        <w:t xml:space="preserve">&lt;4&gt; </w:t>
      </w:r>
      <w:r w:rsidR="00F96E0E" w:rsidRPr="008C253F">
        <w:rPr>
          <w:rFonts w:ascii="Times New Roman" w:hAnsi="Times New Roman" w:cs="Times New Roman"/>
          <w:sz w:val="28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8C253F">
        <w:rPr>
          <w:rFonts w:ascii="Times New Roman" w:hAnsi="Times New Roman" w:cs="Times New Roman"/>
          <w:sz w:val="28"/>
        </w:rPr>
        <w:t>Единого государственного реестра недвижимости</w:t>
      </w:r>
      <w:r w:rsidR="00F96E0E" w:rsidRPr="008C253F">
        <w:rPr>
          <w:rFonts w:ascii="Times New Roman" w:hAnsi="Times New Roman" w:cs="Times New Roman"/>
          <w:sz w:val="28"/>
        </w:rPr>
        <w:t>.</w:t>
      </w:r>
    </w:p>
    <w:p w:rsidR="001F6A67" w:rsidRPr="008C253F" w:rsidRDefault="001F6A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 xml:space="preserve">&lt;5&gt; </w:t>
      </w:r>
      <w:r w:rsidR="00F96E0E" w:rsidRPr="008C253F">
        <w:rPr>
          <w:rFonts w:ascii="Times New Roman" w:hAnsi="Times New Roman" w:cs="Times New Roman"/>
          <w:sz w:val="28"/>
        </w:rPr>
        <w:t>Указывается кадастровый номер объекта недвижимости или его части, включаемой в перечень, при его отсутствии - условный номер или устаревший номер (при наличии).</w:t>
      </w:r>
    </w:p>
    <w:p w:rsidR="00700D4F" w:rsidRDefault="001F6A67" w:rsidP="00700D4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 w:rsidRPr="008C253F">
        <w:rPr>
          <w:rFonts w:ascii="Times New Roman" w:hAnsi="Times New Roman" w:cs="Times New Roman"/>
          <w:sz w:val="28"/>
        </w:rPr>
        <w:t>&lt;6&gt;</w:t>
      </w:r>
      <w:r w:rsidR="00E4050F">
        <w:rPr>
          <w:rFonts w:ascii="Times New Roman" w:hAnsi="Times New Roman" w:cs="Times New Roman"/>
          <w:sz w:val="28"/>
        </w:rPr>
        <w:t xml:space="preserve">, </w:t>
      </w:r>
      <w:r w:rsidR="00977958" w:rsidRPr="008C253F">
        <w:rPr>
          <w:rFonts w:ascii="Times New Roman" w:hAnsi="Times New Roman" w:cs="Times New Roman"/>
          <w:sz w:val="28"/>
        </w:rPr>
        <w:t xml:space="preserve">&lt;7&gt; </w:t>
      </w:r>
      <w:r w:rsidR="00080A32" w:rsidRPr="008C253F">
        <w:rPr>
          <w:rFonts w:ascii="Times New Roman" w:hAnsi="Times New Roman" w:cs="Times New Roman"/>
          <w:sz w:val="28"/>
        </w:rPr>
        <w:t>Для объекта недвижимости, включенного в перечень, указывается категория и вид разрешенного использования земельного участка, на котором расположен такой объект. Для движимого имущества данные строки не заполняются.</w:t>
      </w:r>
    </w:p>
    <w:p w:rsidR="00080A32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&lt;8</w:t>
      </w:r>
      <w:r w:rsidR="00374CC3" w:rsidRPr="008C253F">
        <w:rPr>
          <w:rFonts w:ascii="Times New Roman" w:hAnsi="Times New Roman" w:cs="Times New Roman"/>
          <w:sz w:val="28"/>
        </w:rPr>
        <w:t>&gt;</w:t>
      </w:r>
      <w:r w:rsidR="00080A32" w:rsidRPr="008C253F">
        <w:rPr>
          <w:rFonts w:ascii="Times New Roman" w:hAnsi="Times New Roman" w:cs="Times New Roman"/>
          <w:sz w:val="28"/>
        </w:rPr>
        <w:t xml:space="preserve"> Указывается «Да» или «Нет»</w:t>
      </w:r>
      <w:r w:rsidR="00053F6C">
        <w:rPr>
          <w:rFonts w:ascii="Times New Roman" w:hAnsi="Times New Roman" w:cs="Times New Roman"/>
          <w:sz w:val="28"/>
        </w:rPr>
        <w:t>.</w:t>
      </w:r>
    </w:p>
    <w:p w:rsidR="00374CC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&lt;9</w:t>
      </w:r>
      <w:r w:rsidR="00374CC3" w:rsidRPr="008C253F">
        <w:rPr>
          <w:rFonts w:ascii="Times New Roman" w:hAnsi="Times New Roman" w:cs="Times New Roman"/>
          <w:sz w:val="28"/>
        </w:rPr>
        <w:t xml:space="preserve">&gt; </w:t>
      </w:r>
      <w:r w:rsidR="00080A32" w:rsidRPr="008C253F">
        <w:rPr>
          <w:rFonts w:ascii="Times New Roman" w:hAnsi="Times New Roman" w:cs="Times New Roman"/>
          <w:sz w:val="28"/>
        </w:rPr>
        <w:t>Для имущества казны указывается наименование публично-</w:t>
      </w:r>
      <w:r w:rsidR="00802CC7" w:rsidRPr="008C253F">
        <w:rPr>
          <w:rFonts w:ascii="Times New Roman" w:hAnsi="Times New Roman" w:cs="Times New Roman"/>
          <w:sz w:val="28"/>
        </w:rPr>
        <w:t>правового образования, для имущества, закрепленного на праве хозяйственного ведения или праве оперативного управления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>
        <w:rPr>
          <w:rFonts w:ascii="Times New Roman" w:hAnsi="Times New Roman" w:cs="Times New Roman"/>
          <w:sz w:val="28"/>
        </w:rPr>
        <w:t>.</w:t>
      </w:r>
    </w:p>
    <w:p w:rsidR="00845A3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&lt;10</w:t>
      </w:r>
      <w:r w:rsidR="00374CC3" w:rsidRPr="008C253F">
        <w:rPr>
          <w:rFonts w:ascii="Times New Roman" w:hAnsi="Times New Roman" w:cs="Times New Roman"/>
          <w:sz w:val="28"/>
        </w:rPr>
        <w:t xml:space="preserve">&gt; </w:t>
      </w:r>
      <w:r w:rsidR="00802CC7" w:rsidRPr="008C253F">
        <w:rPr>
          <w:rFonts w:ascii="Times New Roman" w:hAnsi="Times New Roman" w:cs="Times New Roman"/>
          <w:sz w:val="28"/>
        </w:rPr>
        <w:t>Для имущества казны указывается: «</w:t>
      </w:r>
      <w:r w:rsidR="004D6260" w:rsidRPr="008C253F">
        <w:rPr>
          <w:rFonts w:ascii="Times New Roman" w:hAnsi="Times New Roman" w:cs="Times New Roman"/>
          <w:sz w:val="28"/>
        </w:rPr>
        <w:t>нет</w:t>
      </w:r>
      <w:r w:rsidR="00802CC7" w:rsidRPr="008C253F">
        <w:rPr>
          <w:rFonts w:ascii="Times New Roman" w:hAnsi="Times New Roman" w:cs="Times New Roman"/>
          <w:sz w:val="28"/>
        </w:rPr>
        <w:t xml:space="preserve">», для имущества, </w:t>
      </w:r>
      <w:r w:rsidR="00802CC7" w:rsidRPr="008C253F">
        <w:rPr>
          <w:rFonts w:ascii="Times New Roman" w:hAnsi="Times New Roman" w:cs="Times New Roman"/>
          <w:sz w:val="28"/>
        </w:rPr>
        <w:lastRenderedPageBreak/>
        <w:t xml:space="preserve">закрепленного на праве хозяйственного ведения или праве оперативного управления указывается: </w:t>
      </w:r>
      <w:r w:rsidR="00845A33" w:rsidRPr="008C253F">
        <w:rPr>
          <w:rFonts w:ascii="Times New Roman" w:hAnsi="Times New Roman" w:cs="Times New Roman"/>
          <w:sz w:val="28"/>
        </w:rPr>
        <w:t>«Право хозяйственного ведения» или «Право оперативного управления».</w:t>
      </w:r>
    </w:p>
    <w:p w:rsidR="00E23215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&lt;11</w:t>
      </w:r>
      <w:r w:rsidR="00E23215" w:rsidRPr="008C253F">
        <w:rPr>
          <w:rFonts w:ascii="Times New Roman" w:hAnsi="Times New Roman" w:cs="Times New Roman"/>
          <w:sz w:val="28"/>
        </w:rPr>
        <w:t xml:space="preserve">&gt; </w:t>
      </w:r>
      <w:r w:rsidR="004D6260" w:rsidRPr="008C253F">
        <w:rPr>
          <w:rFonts w:ascii="Times New Roman" w:hAnsi="Times New Roman" w:cs="Times New Roman"/>
          <w:sz w:val="28"/>
        </w:rPr>
        <w:t>ИНН указывается только для муниципального унитарного предприятия, муниципального учреждения.</w:t>
      </w:r>
    </w:p>
    <w:p w:rsidR="00174753" w:rsidRPr="008C253F" w:rsidRDefault="00F42C99" w:rsidP="00374CC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&lt;12</w:t>
      </w:r>
      <w:r w:rsidR="00E23215" w:rsidRPr="008C253F">
        <w:rPr>
          <w:rFonts w:ascii="Times New Roman" w:hAnsi="Times New Roman" w:cs="Times New Roman"/>
          <w:sz w:val="28"/>
        </w:rPr>
        <w:t>&gt;</w:t>
      </w:r>
      <w:r w:rsidR="004D6260" w:rsidRPr="008C253F">
        <w:rPr>
          <w:rFonts w:ascii="Times New Roman" w:hAnsi="Times New Roman" w:cs="Times New Roman"/>
          <w:sz w:val="28"/>
        </w:rPr>
        <w:t xml:space="preserve">, </w:t>
      </w:r>
      <w:r>
        <w:rPr>
          <w:rFonts w:ascii="Times New Roman" w:hAnsi="Times New Roman" w:cs="Times New Roman"/>
          <w:sz w:val="28"/>
        </w:rPr>
        <w:t>&lt;13</w:t>
      </w:r>
      <w:r w:rsidR="00174753" w:rsidRPr="008C253F">
        <w:rPr>
          <w:rFonts w:ascii="Times New Roman" w:hAnsi="Times New Roman" w:cs="Times New Roman"/>
          <w:sz w:val="28"/>
        </w:rPr>
        <w:t xml:space="preserve">&gt; Указывается номер телефона и адрес электронной почты </w:t>
      </w:r>
      <w:r w:rsidR="004D6260" w:rsidRPr="008C253F">
        <w:rPr>
          <w:rFonts w:ascii="Times New Roman" w:hAnsi="Times New Roman" w:cs="Times New Roman"/>
          <w:sz w:val="28"/>
        </w:rPr>
        <w:t xml:space="preserve">ответственного структурного подразделения или сотрудника правообладателя </w:t>
      </w:r>
      <w:r w:rsidR="00174753" w:rsidRPr="008C253F">
        <w:rPr>
          <w:rFonts w:ascii="Times New Roman" w:hAnsi="Times New Roman" w:cs="Times New Roman"/>
          <w:sz w:val="28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 по вопросам заключения договора аренды имущества</w:t>
      </w:r>
      <w:r w:rsidR="00053F6C">
        <w:rPr>
          <w:rFonts w:ascii="Times New Roman" w:hAnsi="Times New Roman" w:cs="Times New Roman"/>
          <w:sz w:val="28"/>
        </w:rPr>
        <w:t>.</w:t>
      </w:r>
    </w:p>
    <w:p w:rsidR="00543912" w:rsidRPr="008C253F" w:rsidRDefault="00543912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6"/>
          <w:szCs w:val="2"/>
        </w:rPr>
      </w:pPr>
    </w:p>
    <w:p w:rsidR="00C5582C" w:rsidRDefault="00023C63"/>
    <w:sectPr w:rsidR="00C5582C" w:rsidSect="00D71D59">
      <w:pgSz w:w="11905" w:h="16838"/>
      <w:pgMar w:top="1134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C63" w:rsidRDefault="00023C63" w:rsidP="004D0C82">
      <w:pPr>
        <w:spacing w:after="0" w:line="240" w:lineRule="auto"/>
      </w:pPr>
      <w:r>
        <w:separator/>
      </w:r>
    </w:p>
  </w:endnote>
  <w:endnote w:type="continuationSeparator" w:id="0">
    <w:p w:rsidR="00023C63" w:rsidRDefault="00023C63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C63" w:rsidRDefault="00023C63" w:rsidP="004D0C82">
      <w:pPr>
        <w:spacing w:after="0" w:line="240" w:lineRule="auto"/>
      </w:pPr>
      <w:r>
        <w:separator/>
      </w:r>
    </w:p>
  </w:footnote>
  <w:footnote w:type="continuationSeparator" w:id="0">
    <w:p w:rsidR="00023C63" w:rsidRDefault="00023C63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80785"/>
      <w:docPartObj>
        <w:docPartGallery w:val="Page Numbers (Top of Page)"/>
        <w:docPartUnique/>
      </w:docPartObj>
    </w:sdtPr>
    <w:sdtEndPr/>
    <w:sdtContent>
      <w:p w:rsidR="004D1552" w:rsidRDefault="00023C63">
        <w:pPr>
          <w:pStyle w:val="a7"/>
          <w:jc w:val="center"/>
        </w:pPr>
      </w:p>
    </w:sdtContent>
  </w:sdt>
  <w:p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912"/>
    <w:rsid w:val="0002092E"/>
    <w:rsid w:val="00023C63"/>
    <w:rsid w:val="00053F6C"/>
    <w:rsid w:val="00060C82"/>
    <w:rsid w:val="00080A32"/>
    <w:rsid w:val="00080E69"/>
    <w:rsid w:val="00092BCB"/>
    <w:rsid w:val="000A042C"/>
    <w:rsid w:val="000A366D"/>
    <w:rsid w:val="000B31E6"/>
    <w:rsid w:val="000B4126"/>
    <w:rsid w:val="00174753"/>
    <w:rsid w:val="00177288"/>
    <w:rsid w:val="001B57D3"/>
    <w:rsid w:val="001F6A67"/>
    <w:rsid w:val="0026540C"/>
    <w:rsid w:val="002A52DB"/>
    <w:rsid w:val="002A5EAF"/>
    <w:rsid w:val="00366F78"/>
    <w:rsid w:val="00374CC3"/>
    <w:rsid w:val="00377085"/>
    <w:rsid w:val="00394420"/>
    <w:rsid w:val="003C0421"/>
    <w:rsid w:val="003E56DE"/>
    <w:rsid w:val="003F6CDD"/>
    <w:rsid w:val="00406913"/>
    <w:rsid w:val="00406A0A"/>
    <w:rsid w:val="004551D8"/>
    <w:rsid w:val="00460FEF"/>
    <w:rsid w:val="004B0155"/>
    <w:rsid w:val="004C3D72"/>
    <w:rsid w:val="004C5B2E"/>
    <w:rsid w:val="004D0C82"/>
    <w:rsid w:val="004D1552"/>
    <w:rsid w:val="004D6260"/>
    <w:rsid w:val="0051330C"/>
    <w:rsid w:val="0051592E"/>
    <w:rsid w:val="0052135E"/>
    <w:rsid w:val="00543912"/>
    <w:rsid w:val="006368F5"/>
    <w:rsid w:val="006A774F"/>
    <w:rsid w:val="006B781B"/>
    <w:rsid w:val="00700D4F"/>
    <w:rsid w:val="007105A4"/>
    <w:rsid w:val="007113C8"/>
    <w:rsid w:val="00796367"/>
    <w:rsid w:val="007E1B1D"/>
    <w:rsid w:val="007F3B6E"/>
    <w:rsid w:val="007F59CD"/>
    <w:rsid w:val="00800010"/>
    <w:rsid w:val="00802CC7"/>
    <w:rsid w:val="00845A33"/>
    <w:rsid w:val="008468DB"/>
    <w:rsid w:val="0087183E"/>
    <w:rsid w:val="00872D23"/>
    <w:rsid w:val="008868CA"/>
    <w:rsid w:val="00890923"/>
    <w:rsid w:val="008B6BB7"/>
    <w:rsid w:val="008C253F"/>
    <w:rsid w:val="00901864"/>
    <w:rsid w:val="00937533"/>
    <w:rsid w:val="00977958"/>
    <w:rsid w:val="00983873"/>
    <w:rsid w:val="009958D3"/>
    <w:rsid w:val="009A0DD8"/>
    <w:rsid w:val="009B130D"/>
    <w:rsid w:val="00A01B67"/>
    <w:rsid w:val="00A5006D"/>
    <w:rsid w:val="00AC3FCB"/>
    <w:rsid w:val="00AF4FD0"/>
    <w:rsid w:val="00B232DB"/>
    <w:rsid w:val="00B33CB7"/>
    <w:rsid w:val="00B92A99"/>
    <w:rsid w:val="00BE611E"/>
    <w:rsid w:val="00BE6C7C"/>
    <w:rsid w:val="00C2778A"/>
    <w:rsid w:val="00C50C46"/>
    <w:rsid w:val="00C70C5D"/>
    <w:rsid w:val="00C91899"/>
    <w:rsid w:val="00CA084F"/>
    <w:rsid w:val="00CB32A1"/>
    <w:rsid w:val="00CB4835"/>
    <w:rsid w:val="00CC1229"/>
    <w:rsid w:val="00CE5E98"/>
    <w:rsid w:val="00D32971"/>
    <w:rsid w:val="00D362B2"/>
    <w:rsid w:val="00D62757"/>
    <w:rsid w:val="00D62F1A"/>
    <w:rsid w:val="00D806EE"/>
    <w:rsid w:val="00D83CAB"/>
    <w:rsid w:val="00D8461E"/>
    <w:rsid w:val="00DA6E2E"/>
    <w:rsid w:val="00DB4DBD"/>
    <w:rsid w:val="00DB7EB9"/>
    <w:rsid w:val="00E23215"/>
    <w:rsid w:val="00E4050F"/>
    <w:rsid w:val="00E57383"/>
    <w:rsid w:val="00EC2A4D"/>
    <w:rsid w:val="00EE2938"/>
    <w:rsid w:val="00F42C99"/>
    <w:rsid w:val="00F546DF"/>
    <w:rsid w:val="00F74FE5"/>
    <w:rsid w:val="00F96E0E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6347E42-E368-47E6-804E-AD4F2DA2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8B7E-1283-4923-B56D-A447C94E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Соколова Ольга Борисовна</dc:creator>
  <cp:lastModifiedBy>Admin</cp:lastModifiedBy>
  <cp:revision>5</cp:revision>
  <cp:lastPrinted>2018-11-29T17:35:00Z</cp:lastPrinted>
  <dcterms:created xsi:type="dcterms:W3CDTF">2019-04-08T05:41:00Z</dcterms:created>
  <dcterms:modified xsi:type="dcterms:W3CDTF">2019-04-18T07:48:00Z</dcterms:modified>
</cp:coreProperties>
</file>